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46C2C" w14:textId="77777777"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VTS3</w:t>
      </w:r>
      <w:r w:rsidR="00043FE0">
        <w:rPr>
          <w:b/>
        </w:rPr>
        <w:t>5</w:t>
      </w:r>
      <w:r>
        <w:tab/>
        <w:t>Input paper</w:t>
      </w:r>
    </w:p>
    <w:p w14:paraId="3376965F" w14:textId="77777777"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Agenda item</w:t>
      </w:r>
      <w:r>
        <w:tab/>
      </w:r>
      <w:bookmarkStart w:id="0" w:name="_GoBack"/>
      <w:r w:rsidR="00834CAA">
        <w:t>8.2</w:t>
      </w:r>
      <w:bookmarkEnd w:id="0"/>
    </w:p>
    <w:p w14:paraId="677391CD" w14:textId="77777777"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Task Number</w:t>
      </w:r>
      <w:r>
        <w:tab/>
      </w:r>
      <w:r w:rsidR="00F727CC">
        <w:t>3</w:t>
      </w:r>
    </w:p>
    <w:p w14:paraId="57AD56C3" w14:textId="77777777"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Author(s)</w:t>
      </w:r>
      <w:r>
        <w:tab/>
        <w:t>Australian VTS Working Group</w:t>
      </w:r>
      <w:r w:rsidR="00783D2E">
        <w:t xml:space="preserve"> / AMSA</w:t>
      </w:r>
    </w:p>
    <w:p w14:paraId="2FE66942" w14:textId="77777777" w:rsidR="009E7915" w:rsidRDefault="009E7915" w:rsidP="009E7915">
      <w:pPr>
        <w:pStyle w:val="Title"/>
        <w:jc w:val="left"/>
        <w:rPr>
          <w:sz w:val="22"/>
          <w:szCs w:val="22"/>
        </w:rPr>
      </w:pPr>
    </w:p>
    <w:p w14:paraId="3560CA77" w14:textId="77777777" w:rsidR="009E7915" w:rsidRPr="00827A6D" w:rsidRDefault="00F727CC" w:rsidP="009E7915">
      <w:pPr>
        <w:pStyle w:val="Title"/>
      </w:pPr>
      <w:r>
        <w:t xml:space="preserve">Draft Revision of IMO Resolution </w:t>
      </w:r>
      <w:proofErr w:type="gramStart"/>
      <w:r>
        <w:t>A.857(</w:t>
      </w:r>
      <w:proofErr w:type="gramEnd"/>
      <w:r>
        <w:t>20)</w:t>
      </w:r>
    </w:p>
    <w:p w14:paraId="5D4407A1" w14:textId="77777777" w:rsidR="009E7915" w:rsidRDefault="009E7915" w:rsidP="009E7915">
      <w:pPr>
        <w:pStyle w:val="Heading1"/>
      </w:pPr>
      <w:r>
        <w:t>Summary</w:t>
      </w:r>
    </w:p>
    <w:p w14:paraId="15E58182" w14:textId="77777777" w:rsidR="009E7915" w:rsidRDefault="009E7915" w:rsidP="009E7915">
      <w:pPr>
        <w:pStyle w:val="BodyText"/>
      </w:pPr>
      <w:r>
        <w:t xml:space="preserve">The attached document contains comments and suggested changes to the </w:t>
      </w:r>
      <w:r w:rsidR="00881670" w:rsidRPr="00881670">
        <w:t xml:space="preserve">Draft Revision of IMO Resolution </w:t>
      </w:r>
      <w:proofErr w:type="gramStart"/>
      <w:r w:rsidR="00F727CC">
        <w:t>A.857(</w:t>
      </w:r>
      <w:proofErr w:type="gramEnd"/>
      <w:r w:rsidR="00F727CC">
        <w:t>20)</w:t>
      </w:r>
      <w:r w:rsidR="00043FE0">
        <w:t xml:space="preserve"> from VTS34</w:t>
      </w:r>
      <w:r>
        <w:t>.</w:t>
      </w:r>
    </w:p>
    <w:p w14:paraId="20A61FC9" w14:textId="77777777" w:rsidR="009E7915" w:rsidRDefault="009E7915" w:rsidP="009E7915">
      <w:pPr>
        <w:pStyle w:val="Heading2"/>
      </w:pPr>
      <w:r>
        <w:t>Purpose of the document</w:t>
      </w:r>
    </w:p>
    <w:p w14:paraId="201E2768" w14:textId="77777777" w:rsidR="009E7915" w:rsidRDefault="009E7915" w:rsidP="009E7915">
      <w:pPr>
        <w:pStyle w:val="BodyText"/>
      </w:pPr>
      <w:r>
        <w:t xml:space="preserve">This document is provided as input to the VTS Committee to assist completion of Task </w:t>
      </w:r>
      <w:r w:rsidR="00F727CC">
        <w:t>3</w:t>
      </w:r>
      <w:r w:rsidR="009D1485">
        <w:t xml:space="preserve"> - </w:t>
      </w:r>
      <w:r w:rsidR="00F727CC" w:rsidRPr="00F727CC">
        <w:t>Review/update/provide input to IMO on Reso</w:t>
      </w:r>
      <w:r w:rsidR="009D1485">
        <w:t>lution A.857 (20) - Guidelines f</w:t>
      </w:r>
      <w:r w:rsidR="00F727CC" w:rsidRPr="00F727CC">
        <w:t>or Vessel Traffic Services</w:t>
      </w:r>
      <w:r>
        <w:t>.</w:t>
      </w:r>
    </w:p>
    <w:p w14:paraId="3FDA7BE6" w14:textId="77777777" w:rsidR="009E7915" w:rsidRDefault="009E7915" w:rsidP="009E7915">
      <w:pPr>
        <w:pStyle w:val="Heading1"/>
      </w:pPr>
      <w:r>
        <w:t>Background</w:t>
      </w:r>
    </w:p>
    <w:p w14:paraId="3BD00C75" w14:textId="77777777" w:rsidR="009E7915" w:rsidRDefault="009E7915" w:rsidP="009E7915">
      <w:pPr>
        <w:pStyle w:val="BodyText"/>
      </w:pPr>
      <w:r>
        <w:t>The Australian VTS Working Group (VTSWG) is a consultative group to facilitate communication and information sharing between VTS authorities and key stakeholders.  Included in the terms of Reference for the Group are:</w:t>
      </w:r>
    </w:p>
    <w:p w14:paraId="377ABF8B" w14:textId="77777777" w:rsidR="009E7915" w:rsidRDefault="009E7915" w:rsidP="009E7915">
      <w:pPr>
        <w:pStyle w:val="BodyText"/>
        <w:numPr>
          <w:ilvl w:val="0"/>
          <w:numId w:val="3"/>
        </w:numPr>
      </w:pPr>
      <w:r>
        <w:t>Facilitate a common understanding of the delivery of vessel traffic services across Australia.</w:t>
      </w:r>
    </w:p>
    <w:p w14:paraId="7B130591" w14:textId="77777777" w:rsidR="009E7915" w:rsidRDefault="009E7915" w:rsidP="009E7915">
      <w:pPr>
        <w:pStyle w:val="BodyText"/>
        <w:numPr>
          <w:ilvl w:val="0"/>
          <w:numId w:val="3"/>
        </w:numPr>
      </w:pPr>
      <w:r>
        <w:t xml:space="preserve">Facilitate the promotion of a standardised approach to the delivery of vessel traffic services that reflect international best practices, obligations and guidelines. </w:t>
      </w:r>
    </w:p>
    <w:p w14:paraId="23C99638" w14:textId="77777777" w:rsidR="009E7915" w:rsidRDefault="009E7915" w:rsidP="009E7915">
      <w:pPr>
        <w:pStyle w:val="BodyText"/>
        <w:numPr>
          <w:ilvl w:val="0"/>
          <w:numId w:val="4"/>
        </w:numPr>
      </w:pPr>
      <w:r>
        <w:t>Provide a mechanism for VTS authorities to contribute to the preparation and review of relevant IALA guidance on VTS as identified in the IALA quadrennial work programme.</w:t>
      </w:r>
    </w:p>
    <w:p w14:paraId="0794B6A4" w14:textId="77777777" w:rsidR="009E7915" w:rsidRDefault="00E56800" w:rsidP="009E7915">
      <w:pPr>
        <w:pStyle w:val="BodyText"/>
      </w:pPr>
      <w:r>
        <w:t>At it</w:t>
      </w:r>
      <w:r w:rsidR="009E7915">
        <w:t xml:space="preserve">s meeting in </w:t>
      </w:r>
      <w:r>
        <w:t>April</w:t>
      </w:r>
      <w:r w:rsidR="009E7915">
        <w:t xml:space="preserve"> 201</w:t>
      </w:r>
      <w:r w:rsidR="00CF6613">
        <w:t>1</w:t>
      </w:r>
      <w:r w:rsidR="009E7915">
        <w:t xml:space="preserve"> the Group reviewed the </w:t>
      </w:r>
      <w:r w:rsidR="00CF6613">
        <w:t xml:space="preserve">draft </w:t>
      </w:r>
      <w:r w:rsidR="009D1485">
        <w:t xml:space="preserve">revision of </w:t>
      </w:r>
      <w:proofErr w:type="gramStart"/>
      <w:r w:rsidR="009D1485">
        <w:t>A.857(</w:t>
      </w:r>
      <w:proofErr w:type="gramEnd"/>
      <w:r w:rsidR="009D1485">
        <w:t xml:space="preserve">20) </w:t>
      </w:r>
      <w:r>
        <w:t xml:space="preserve">from VTS34 </w:t>
      </w:r>
      <w:r w:rsidR="009E7915">
        <w:t xml:space="preserve">with a view to providing comment back to IALA.  </w:t>
      </w:r>
    </w:p>
    <w:p w14:paraId="6F2F7250" w14:textId="77777777" w:rsidR="009E7915" w:rsidRDefault="009E7915" w:rsidP="009E7915">
      <w:pPr>
        <w:pStyle w:val="Heading1"/>
      </w:pPr>
      <w:r>
        <w:t>Discussion</w:t>
      </w:r>
    </w:p>
    <w:p w14:paraId="0A4164DF" w14:textId="77777777" w:rsidR="009E7915" w:rsidRDefault="001270C7" w:rsidP="009E7915">
      <w:pPr>
        <w:pStyle w:val="BodyText"/>
        <w:rPr>
          <w:lang w:eastAsia="de-DE"/>
        </w:rPr>
      </w:pPr>
      <w:r>
        <w:rPr>
          <w:lang w:eastAsia="de-DE"/>
        </w:rPr>
        <w:t>The</w:t>
      </w:r>
      <w:r w:rsidR="009E7915">
        <w:rPr>
          <w:lang w:eastAsia="de-DE"/>
        </w:rPr>
        <w:t xml:space="preserve"> comments and suggested changes </w:t>
      </w:r>
      <w:r>
        <w:rPr>
          <w:lang w:eastAsia="de-DE"/>
        </w:rPr>
        <w:t xml:space="preserve">are </w:t>
      </w:r>
      <w:r w:rsidR="009E7915">
        <w:rPr>
          <w:lang w:eastAsia="de-DE"/>
        </w:rPr>
        <w:t xml:space="preserve">provided in </w:t>
      </w:r>
      <w:r>
        <w:rPr>
          <w:lang w:eastAsia="de-DE"/>
        </w:rPr>
        <w:t xml:space="preserve">track mode in </w:t>
      </w:r>
      <w:r w:rsidR="009E7915">
        <w:rPr>
          <w:lang w:eastAsia="de-DE"/>
        </w:rPr>
        <w:t xml:space="preserve">the attached document </w:t>
      </w:r>
    </w:p>
    <w:p w14:paraId="09C77198" w14:textId="77777777" w:rsidR="009E7915" w:rsidRDefault="009E7915" w:rsidP="009E7915">
      <w:pPr>
        <w:pStyle w:val="Heading1"/>
      </w:pPr>
      <w:r>
        <w:t>Action requested of the Committee</w:t>
      </w:r>
    </w:p>
    <w:p w14:paraId="435D78A2" w14:textId="77777777" w:rsidR="007B165C" w:rsidRDefault="009E7915" w:rsidP="001270C7">
      <w:pPr>
        <w:pStyle w:val="List1"/>
        <w:numPr>
          <w:ilvl w:val="0"/>
          <w:numId w:val="0"/>
        </w:numPr>
        <w:tabs>
          <w:tab w:val="left" w:pos="720"/>
        </w:tabs>
      </w:pPr>
      <w:r>
        <w:t xml:space="preserve">The Committee is invited to </w:t>
      </w:r>
      <w:r w:rsidR="001270C7">
        <w:t xml:space="preserve">forward to Input Paper to the Operations Working Group for their consideration in progressing </w:t>
      </w:r>
      <w:r w:rsidR="009D1485">
        <w:t xml:space="preserve">Task 3 - </w:t>
      </w:r>
      <w:r w:rsidR="009D1485" w:rsidRPr="00F727CC">
        <w:t>Review/update/provide input to IMO on Reso</w:t>
      </w:r>
      <w:r w:rsidR="009D1485">
        <w:t>lution A.857 (20) - Guidelines f</w:t>
      </w:r>
      <w:r w:rsidR="009D1485" w:rsidRPr="00F727CC">
        <w:t>or Vessel Traffic Services</w:t>
      </w:r>
    </w:p>
    <w:p w14:paraId="73E9C354" w14:textId="77777777" w:rsidR="004C1419" w:rsidRDefault="004C1419" w:rsidP="001270C7">
      <w:pPr>
        <w:pStyle w:val="List1"/>
        <w:numPr>
          <w:ilvl w:val="0"/>
          <w:numId w:val="0"/>
        </w:numPr>
        <w:tabs>
          <w:tab w:val="left" w:pos="720"/>
        </w:tabs>
      </w:pPr>
    </w:p>
    <w:sectPr w:rsidR="004C1419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650994" w14:textId="77777777" w:rsidR="00332CA1" w:rsidRDefault="00332CA1">
      <w:r>
        <w:separator/>
      </w:r>
    </w:p>
  </w:endnote>
  <w:endnote w:type="continuationSeparator" w:id="0">
    <w:p w14:paraId="504CDE15" w14:textId="77777777" w:rsidR="00332CA1" w:rsidRDefault="00332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F75D9B" w14:textId="77777777" w:rsidR="00332CA1" w:rsidRDefault="00332CA1">
      <w:r>
        <w:separator/>
      </w:r>
    </w:p>
  </w:footnote>
  <w:footnote w:type="continuationSeparator" w:id="0">
    <w:p w14:paraId="0C3F9BDA" w14:textId="77777777" w:rsidR="00332CA1" w:rsidRDefault="00332C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37080" w14:textId="77777777" w:rsidR="00834CAA" w:rsidRDefault="00834CAA">
    <w:pPr>
      <w:pStyle w:val="Header"/>
    </w:pPr>
    <w:ins w:id="1" w:author="Mike Hadley (Home)" w:date="2012-08-15T10:18:00Z">
      <w:r>
        <w:tab/>
      </w:r>
      <w:r>
        <w:tab/>
      </w:r>
      <w:r>
        <w:t>VTS35/34</w:t>
      </w:r>
    </w:ins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37D2D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BFD27A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2"/>
    <w:multiLevelType w:val="multilevel"/>
    <w:tmpl w:val="00000002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3">
    <w:nsid w:val="00000003"/>
    <w:multiLevelType w:val="multilevel"/>
    <w:tmpl w:val="00000003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4"/>
    <w:multiLevelType w:val="multilevel"/>
    <w:tmpl w:val="00000004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i w:val="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i w:val="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5"/>
    <w:multiLevelType w:val="multilevel"/>
    <w:tmpl w:val="00000005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22C7FB6"/>
    <w:multiLevelType w:val="hybridMultilevel"/>
    <w:tmpl w:val="5E5ED76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  <w:szCs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F5DB0"/>
    <w:multiLevelType w:val="multilevel"/>
    <w:tmpl w:val="03E4BE7E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>
    <w:nsid w:val="102335B8"/>
    <w:multiLevelType w:val="hybridMultilevel"/>
    <w:tmpl w:val="06C2B1B0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2056DB"/>
    <w:multiLevelType w:val="hybridMultilevel"/>
    <w:tmpl w:val="A0D6B98E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2205E89"/>
    <w:multiLevelType w:val="hybridMultilevel"/>
    <w:tmpl w:val="A572A9B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A2D73E">
      <w:start w:val="6"/>
      <w:numFmt w:val="bullet"/>
      <w:lvlText w:val="•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9E0B44"/>
    <w:multiLevelType w:val="multilevel"/>
    <w:tmpl w:val="DCCAB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25015235"/>
    <w:multiLevelType w:val="hybridMultilevel"/>
    <w:tmpl w:val="29225C26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CE5158">
      <w:start w:val="3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7">
    <w:nsid w:val="26CB7490"/>
    <w:multiLevelType w:val="hybridMultilevel"/>
    <w:tmpl w:val="F7C24FF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883CE9"/>
    <w:multiLevelType w:val="multilevel"/>
    <w:tmpl w:val="145A1EE8"/>
    <w:lvl w:ilvl="0">
      <w:start w:val="6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9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>
    <w:nsid w:val="3A132CB0"/>
    <w:multiLevelType w:val="multilevel"/>
    <w:tmpl w:val="DAC2D87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lvlText w:val="%1.%2.5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 w:tplc="08090019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2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C63137"/>
    <w:multiLevelType w:val="hybridMultilevel"/>
    <w:tmpl w:val="A3D6DEC8"/>
    <w:lvl w:ilvl="0" w:tplc="E1C4E12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051121"/>
    <w:multiLevelType w:val="hybridMultilevel"/>
    <w:tmpl w:val="A1166356"/>
    <w:lvl w:ilvl="0" w:tplc="E2B0300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03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3E1FDF"/>
    <w:multiLevelType w:val="hybridMultilevel"/>
    <w:tmpl w:val="EB46618E"/>
    <w:lvl w:ilvl="0" w:tplc="0406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PMingLiU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PMingLiU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PMingLiU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C834553"/>
    <w:multiLevelType w:val="multilevel"/>
    <w:tmpl w:val="1A7418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8">
    <w:nsid w:val="5E1473EA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>
    <w:nsid w:val="60585238"/>
    <w:multiLevelType w:val="multilevel"/>
    <w:tmpl w:val="E5C073D0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31">
    <w:nsid w:val="65500958"/>
    <w:multiLevelType w:val="hybridMultilevel"/>
    <w:tmpl w:val="4B661246"/>
    <w:lvl w:ilvl="0" w:tplc="E2B0300E">
      <w:start w:val="1"/>
      <w:numFmt w:val="bullet"/>
      <w:lvlText w:val=""/>
      <w:lvlJc w:val="left"/>
      <w:pPr>
        <w:tabs>
          <w:tab w:val="num" w:pos="861"/>
        </w:tabs>
        <w:ind w:left="861" w:hanging="501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58150A5"/>
    <w:multiLevelType w:val="hybridMultilevel"/>
    <w:tmpl w:val="2A2AEAAA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9C048A8"/>
    <w:multiLevelType w:val="multilevel"/>
    <w:tmpl w:val="F27E7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6FD87764"/>
    <w:multiLevelType w:val="hybridMultilevel"/>
    <w:tmpl w:val="6C182CA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PMingLiU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PMingLiU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PMingLiU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EB106A"/>
    <w:multiLevelType w:val="hybridMultilevel"/>
    <w:tmpl w:val="BEBA7BD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7D7CC1"/>
    <w:multiLevelType w:val="multilevel"/>
    <w:tmpl w:val="98E65C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93F4424"/>
    <w:multiLevelType w:val="hybridMultilevel"/>
    <w:tmpl w:val="C28E70D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57744D"/>
    <w:multiLevelType w:val="hybridMultilevel"/>
    <w:tmpl w:val="1408CCC0"/>
    <w:lvl w:ilvl="0" w:tplc="13AAD76C">
      <w:start w:val="1"/>
      <w:numFmt w:val="decimal"/>
      <w:lvlText w:val="%1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29"/>
  </w:num>
  <w:num w:numId="8">
    <w:abstractNumId w:val="7"/>
  </w:num>
  <w:num w:numId="9">
    <w:abstractNumId w:val="16"/>
  </w:num>
  <w:num w:numId="10">
    <w:abstractNumId w:val="21"/>
  </w:num>
  <w:num w:numId="11">
    <w:abstractNumId w:val="30"/>
  </w:num>
  <w:num w:numId="12">
    <w:abstractNumId w:val="12"/>
  </w:num>
  <w:num w:numId="13">
    <w:abstractNumId w:val="26"/>
  </w:num>
  <w:num w:numId="14">
    <w:abstractNumId w:val="19"/>
  </w:num>
  <w:num w:numId="15">
    <w:abstractNumId w:val="27"/>
  </w:num>
  <w:num w:numId="16">
    <w:abstractNumId w:val="6"/>
  </w:num>
  <w:num w:numId="17">
    <w:abstractNumId w:val="13"/>
  </w:num>
  <w:num w:numId="18">
    <w:abstractNumId w:val="37"/>
  </w:num>
  <w:num w:numId="19">
    <w:abstractNumId w:val="20"/>
  </w:num>
  <w:num w:numId="20">
    <w:abstractNumId w:val="17"/>
  </w:num>
  <w:num w:numId="21">
    <w:abstractNumId w:val="11"/>
  </w:num>
  <w:num w:numId="22">
    <w:abstractNumId w:val="35"/>
  </w:num>
  <w:num w:numId="23">
    <w:abstractNumId w:val="32"/>
  </w:num>
  <w:num w:numId="24">
    <w:abstractNumId w:val="18"/>
  </w:num>
  <w:num w:numId="25">
    <w:abstractNumId w:val="28"/>
  </w:num>
  <w:num w:numId="26">
    <w:abstractNumId w:val="14"/>
  </w:num>
  <w:num w:numId="27">
    <w:abstractNumId w:val="31"/>
  </w:num>
  <w:num w:numId="28">
    <w:abstractNumId w:val="23"/>
  </w:num>
  <w:num w:numId="29">
    <w:abstractNumId w:val="24"/>
  </w:num>
  <w:num w:numId="30">
    <w:abstractNumId w:val="38"/>
  </w:num>
  <w:num w:numId="31">
    <w:abstractNumId w:val="10"/>
  </w:num>
  <w:num w:numId="32">
    <w:abstractNumId w:val="2"/>
  </w:num>
  <w:num w:numId="33">
    <w:abstractNumId w:val="3"/>
  </w:num>
  <w:num w:numId="34">
    <w:abstractNumId w:val="4"/>
  </w:num>
  <w:num w:numId="35">
    <w:abstractNumId w:val="5"/>
  </w:num>
  <w:num w:numId="36">
    <w:abstractNumId w:val="36"/>
  </w:num>
  <w:num w:numId="37">
    <w:abstractNumId w:val="8"/>
  </w:num>
  <w:num w:numId="38">
    <w:abstractNumId w:val="34"/>
  </w:num>
  <w:num w:numId="39">
    <w:abstractNumId w:val="33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915"/>
    <w:rsid w:val="000003A7"/>
    <w:rsid w:val="00005CA2"/>
    <w:rsid w:val="00043FE0"/>
    <w:rsid w:val="001270C7"/>
    <w:rsid w:val="001809D8"/>
    <w:rsid w:val="001A21A4"/>
    <w:rsid w:val="001C5A24"/>
    <w:rsid w:val="00317AB7"/>
    <w:rsid w:val="00332CA1"/>
    <w:rsid w:val="003A2D15"/>
    <w:rsid w:val="004479C3"/>
    <w:rsid w:val="004C1419"/>
    <w:rsid w:val="004C1B16"/>
    <w:rsid w:val="006A3CAB"/>
    <w:rsid w:val="00783D2E"/>
    <w:rsid w:val="00785309"/>
    <w:rsid w:val="007B165C"/>
    <w:rsid w:val="00827A6D"/>
    <w:rsid w:val="00834CAA"/>
    <w:rsid w:val="00881670"/>
    <w:rsid w:val="00974E32"/>
    <w:rsid w:val="009B5A5B"/>
    <w:rsid w:val="009D1485"/>
    <w:rsid w:val="009E7084"/>
    <w:rsid w:val="009E7915"/>
    <w:rsid w:val="00A32D30"/>
    <w:rsid w:val="00A744D2"/>
    <w:rsid w:val="00BE0C0F"/>
    <w:rsid w:val="00C201C4"/>
    <w:rsid w:val="00C60AFA"/>
    <w:rsid w:val="00C671CB"/>
    <w:rsid w:val="00CF3873"/>
    <w:rsid w:val="00CF6613"/>
    <w:rsid w:val="00DE5BED"/>
    <w:rsid w:val="00E56800"/>
    <w:rsid w:val="00F27F16"/>
    <w:rsid w:val="00F727CC"/>
    <w:rsid w:val="00FD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E66B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E7915"/>
    <w:rPr>
      <w:rFonts w:ascii="Arial" w:eastAsia="Calibri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9E7915"/>
    <w:pPr>
      <w:keepNext/>
      <w:numPr>
        <w:numId w:val="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9E7915"/>
    <w:pPr>
      <w:numPr>
        <w:ilvl w:val="1"/>
        <w:numId w:val="1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9E7915"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9E7915"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9E7915"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rsid w:val="009E7915"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qFormat/>
    <w:rsid w:val="009E7915"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qFormat/>
    <w:rsid w:val="009E7915"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qFormat/>
    <w:rsid w:val="009E7915"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E7915"/>
    <w:pPr>
      <w:spacing w:after="120"/>
      <w:jc w:val="both"/>
    </w:pPr>
  </w:style>
  <w:style w:type="character" w:customStyle="1" w:styleId="Heading1Char">
    <w:name w:val="Heading 1 Char"/>
    <w:link w:val="Heading1"/>
    <w:locked/>
    <w:rsid w:val="009E7915"/>
    <w:rPr>
      <w:rFonts w:ascii="Arial" w:eastAsia="Calibri" w:hAnsi="Arial" w:cs="Calibri"/>
      <w:b/>
      <w:caps/>
      <w:kern w:val="28"/>
      <w:sz w:val="24"/>
      <w:szCs w:val="22"/>
      <w:lang w:val="en-GB" w:eastAsia="de-DE" w:bidi="ar-SA"/>
    </w:rPr>
  </w:style>
  <w:style w:type="character" w:customStyle="1" w:styleId="Heading2Char">
    <w:name w:val="Heading 2 Char"/>
    <w:link w:val="Heading2"/>
    <w:locked/>
    <w:rsid w:val="009E7915"/>
    <w:rPr>
      <w:rFonts w:ascii="Arial" w:eastAsia="Calibri" w:hAnsi="Arial" w:cs="Calibri"/>
      <w:b/>
      <w:sz w:val="22"/>
      <w:szCs w:val="22"/>
      <w:lang w:val="en-GB" w:eastAsia="en-GB" w:bidi="ar-SA"/>
    </w:rPr>
  </w:style>
  <w:style w:type="character" w:customStyle="1" w:styleId="TitleChar">
    <w:name w:val="Title Char"/>
    <w:link w:val="Title"/>
    <w:locked/>
    <w:rsid w:val="009E7915"/>
    <w:rPr>
      <w:rFonts w:ascii="Arial" w:eastAsia="Calibri" w:hAnsi="Arial" w:cs="Arial"/>
      <w:b/>
      <w:bCs/>
      <w:kern w:val="28"/>
      <w:sz w:val="32"/>
      <w:szCs w:val="32"/>
      <w:lang w:val="en-GB" w:eastAsia="en-GB" w:bidi="ar-SA"/>
    </w:rPr>
  </w:style>
  <w:style w:type="paragraph" w:styleId="Title">
    <w:name w:val="Title"/>
    <w:basedOn w:val="Normal"/>
    <w:link w:val="TitleChar"/>
    <w:qFormat/>
    <w:rsid w:val="009E7915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BodyTextChar">
    <w:name w:val="Body Text Char"/>
    <w:link w:val="BodyText"/>
    <w:locked/>
    <w:rsid w:val="009E7915"/>
    <w:rPr>
      <w:rFonts w:ascii="Arial" w:eastAsia="Calibri" w:hAnsi="Arial" w:cs="Calibri"/>
      <w:sz w:val="22"/>
      <w:szCs w:val="22"/>
      <w:lang w:val="en-GB" w:eastAsia="en-GB" w:bidi="ar-SA"/>
    </w:rPr>
  </w:style>
  <w:style w:type="paragraph" w:customStyle="1" w:styleId="List1">
    <w:name w:val="List 1"/>
    <w:basedOn w:val="Normal"/>
    <w:rsid w:val="009E7915"/>
    <w:pPr>
      <w:numPr>
        <w:numId w:val="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9E7915"/>
    <w:pPr>
      <w:widowControl w:val="0"/>
      <w:numPr>
        <w:ilvl w:val="2"/>
        <w:numId w:val="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1">
    <w:name w:val="List 1 indent 1"/>
    <w:basedOn w:val="Normal"/>
    <w:rsid w:val="009E7915"/>
    <w:pPr>
      <w:numPr>
        <w:ilvl w:val="1"/>
        <w:numId w:val="2"/>
      </w:numPr>
      <w:spacing w:after="120"/>
      <w:jc w:val="both"/>
    </w:pPr>
    <w:rPr>
      <w:rFonts w:cs="Arial"/>
    </w:rPr>
  </w:style>
  <w:style w:type="paragraph" w:styleId="BodyTextIndent">
    <w:name w:val="Body Text Indent"/>
    <w:basedOn w:val="Normal"/>
    <w:link w:val="BodyTextIndentChar"/>
    <w:rsid w:val="009E7915"/>
    <w:pPr>
      <w:spacing w:after="120"/>
      <w:ind w:left="283"/>
    </w:pPr>
  </w:style>
  <w:style w:type="paragraph" w:styleId="BodyTextIndent2">
    <w:name w:val="Body Text Indent 2"/>
    <w:basedOn w:val="Normal"/>
    <w:link w:val="BodyTextIndent2Char"/>
    <w:rsid w:val="009E7915"/>
    <w:pPr>
      <w:spacing w:after="120" w:line="480" w:lineRule="auto"/>
      <w:ind w:left="283"/>
    </w:pPr>
  </w:style>
  <w:style w:type="character" w:customStyle="1" w:styleId="CharChar24">
    <w:name w:val="Char Char24"/>
    <w:locked/>
    <w:rsid w:val="007B165C"/>
    <w:rPr>
      <w:rFonts w:ascii="Arial" w:hAnsi="Arial"/>
      <w:b/>
      <w:caps/>
      <w:kern w:val="28"/>
      <w:sz w:val="24"/>
      <w:szCs w:val="20"/>
      <w:lang w:val="en-GB" w:eastAsia="de-DE"/>
    </w:rPr>
  </w:style>
  <w:style w:type="character" w:customStyle="1" w:styleId="CharChar23">
    <w:name w:val="Char Char23"/>
    <w:locked/>
    <w:rsid w:val="007B165C"/>
    <w:rPr>
      <w:rFonts w:ascii="Arial" w:hAnsi="Arial"/>
      <w:b/>
      <w:szCs w:val="24"/>
      <w:lang w:val="en-GB" w:eastAsia="en-US"/>
    </w:rPr>
  </w:style>
  <w:style w:type="character" w:customStyle="1" w:styleId="Heading3Char">
    <w:name w:val="Heading 3 Char"/>
    <w:link w:val="Heading3"/>
    <w:locked/>
    <w:rsid w:val="007B165C"/>
    <w:rPr>
      <w:rFonts w:ascii="Arial" w:eastAsia="Calibri" w:hAnsi="Arial" w:cs="Calibri"/>
      <w:sz w:val="22"/>
      <w:lang w:val="en-GB" w:eastAsia="de-DE" w:bidi="ar-SA"/>
    </w:rPr>
  </w:style>
  <w:style w:type="character" w:customStyle="1" w:styleId="Heading4Char">
    <w:name w:val="Heading 4 Char"/>
    <w:link w:val="Heading4"/>
    <w:locked/>
    <w:rsid w:val="007B165C"/>
    <w:rPr>
      <w:rFonts w:ascii="Arial" w:eastAsia="Calibri" w:hAnsi="Arial" w:cs="Calibri"/>
      <w:sz w:val="22"/>
      <w:lang w:val="en-US" w:eastAsia="de-DE" w:bidi="ar-SA"/>
    </w:rPr>
  </w:style>
  <w:style w:type="character" w:customStyle="1" w:styleId="Heading5Char">
    <w:name w:val="Heading 5 Char"/>
    <w:link w:val="Heading5"/>
    <w:locked/>
    <w:rsid w:val="007B165C"/>
    <w:rPr>
      <w:rFonts w:ascii="Arial" w:hAnsi="Arial"/>
      <w:sz w:val="22"/>
      <w:lang w:val="de-DE" w:eastAsia="de-DE" w:bidi="ar-SA"/>
    </w:rPr>
  </w:style>
  <w:style w:type="character" w:customStyle="1" w:styleId="Heading6Char">
    <w:name w:val="Heading 6 Char"/>
    <w:link w:val="Heading6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7Char">
    <w:name w:val="Heading 7 Char"/>
    <w:link w:val="Heading7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8Char">
    <w:name w:val="Heading 8 Char"/>
    <w:link w:val="Heading8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9Char">
    <w:name w:val="Heading 9 Char"/>
    <w:link w:val="Heading9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CharChar15">
    <w:name w:val="Char Char15"/>
    <w:locked/>
    <w:rsid w:val="007B165C"/>
    <w:rPr>
      <w:rFonts w:ascii="Arial" w:hAnsi="Arial" w:cs="Times New Roman"/>
      <w:sz w:val="24"/>
      <w:szCs w:val="24"/>
      <w:lang w:eastAsia="en-US"/>
    </w:rPr>
  </w:style>
  <w:style w:type="paragraph" w:customStyle="1" w:styleId="Annex">
    <w:name w:val="Annex"/>
    <w:basedOn w:val="Normal"/>
    <w:next w:val="Heading1"/>
    <w:rsid w:val="007B165C"/>
    <w:pPr>
      <w:numPr>
        <w:numId w:val="7"/>
      </w:numPr>
      <w:tabs>
        <w:tab w:val="left" w:pos="1418"/>
      </w:tabs>
      <w:spacing w:after="240"/>
      <w:jc w:val="both"/>
    </w:pPr>
    <w:rPr>
      <w:rFonts w:eastAsia="Times New Roman" w:cs="Times New Roman"/>
      <w:b/>
      <w:caps/>
      <w:sz w:val="24"/>
      <w:szCs w:val="24"/>
    </w:rPr>
  </w:style>
  <w:style w:type="paragraph" w:customStyle="1" w:styleId="Appendix">
    <w:name w:val="Appendix"/>
    <w:basedOn w:val="Normal"/>
    <w:next w:val="Heading1"/>
    <w:rsid w:val="007B165C"/>
    <w:pPr>
      <w:numPr>
        <w:numId w:val="8"/>
      </w:numPr>
      <w:tabs>
        <w:tab w:val="left" w:pos="1985"/>
      </w:tabs>
      <w:spacing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semiHidden/>
    <w:rsid w:val="007B165C"/>
    <w:rPr>
      <w:rFonts w:ascii="Tahoma" w:eastAsia="Times New Roman" w:hAnsi="Tahoma" w:cs="Times New Roman"/>
      <w:sz w:val="16"/>
      <w:szCs w:val="16"/>
      <w:lang w:val="x-none" w:eastAsia="en-US"/>
    </w:rPr>
  </w:style>
  <w:style w:type="character" w:customStyle="1" w:styleId="BalloonTextChar">
    <w:name w:val="Balloon Text Char"/>
    <w:link w:val="BalloonText"/>
    <w:locked/>
    <w:rsid w:val="007B165C"/>
    <w:rPr>
      <w:rFonts w:ascii="Tahoma" w:hAnsi="Tahoma"/>
      <w:sz w:val="16"/>
      <w:szCs w:val="16"/>
      <w:lang w:val="x-none" w:eastAsia="en-US" w:bidi="ar-SA"/>
    </w:rPr>
  </w:style>
  <w:style w:type="paragraph" w:styleId="BlockText">
    <w:name w:val="Block Text"/>
    <w:basedOn w:val="Normal"/>
    <w:rsid w:val="007B165C"/>
    <w:pPr>
      <w:spacing w:after="120"/>
      <w:ind w:left="1440" w:right="1440"/>
    </w:pPr>
    <w:rPr>
      <w:rFonts w:eastAsia="Times New Roman" w:cs="Times New Roman"/>
      <w:szCs w:val="24"/>
      <w:lang w:eastAsia="en-US"/>
    </w:rPr>
  </w:style>
  <w:style w:type="character" w:customStyle="1" w:styleId="BodyTextIndentChar">
    <w:name w:val="Body Text Indent Char"/>
    <w:link w:val="BodyTextIndent"/>
    <w:locked/>
    <w:rsid w:val="007B165C"/>
    <w:rPr>
      <w:rFonts w:ascii="Arial" w:eastAsia="Calibri" w:hAnsi="Arial" w:cs="Calibri"/>
      <w:sz w:val="22"/>
      <w:szCs w:val="22"/>
      <w:lang w:val="en-GB" w:eastAsia="en-GB" w:bidi="ar-SA"/>
    </w:rPr>
  </w:style>
  <w:style w:type="character" w:customStyle="1" w:styleId="BodyTextIndent2Char">
    <w:name w:val="Body Text Indent 2 Char"/>
    <w:link w:val="BodyTextIndent2"/>
    <w:locked/>
    <w:rsid w:val="007B165C"/>
    <w:rPr>
      <w:rFonts w:ascii="Arial" w:eastAsia="Calibri" w:hAnsi="Arial" w:cs="Calibri"/>
      <w:sz w:val="22"/>
      <w:szCs w:val="22"/>
      <w:lang w:val="en-GB" w:eastAsia="en-GB" w:bidi="ar-SA"/>
    </w:rPr>
  </w:style>
  <w:style w:type="character" w:styleId="CommentReference">
    <w:name w:val="annotation reference"/>
    <w:semiHidden/>
    <w:rsid w:val="007B165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B165C"/>
    <w:rPr>
      <w:rFonts w:eastAsia="Times New Roman" w:cs="Times New Roman"/>
      <w:sz w:val="24"/>
      <w:szCs w:val="24"/>
      <w:lang w:val="x-none" w:eastAsia="de-DE"/>
    </w:rPr>
  </w:style>
  <w:style w:type="character" w:customStyle="1" w:styleId="CommentTextChar">
    <w:name w:val="Comment Text Char"/>
    <w:link w:val="CommentText"/>
    <w:locked/>
    <w:rsid w:val="007B165C"/>
    <w:rPr>
      <w:rFonts w:ascii="Arial" w:hAnsi="Arial"/>
      <w:sz w:val="24"/>
      <w:szCs w:val="24"/>
      <w:lang w:val="x-none" w:eastAsia="de-DE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B165C"/>
    <w:rPr>
      <w:b/>
      <w:bCs/>
      <w:lang w:eastAsia="en-US"/>
    </w:rPr>
  </w:style>
  <w:style w:type="character" w:customStyle="1" w:styleId="CommentSubjectChar">
    <w:name w:val="Comment Subject Char"/>
    <w:link w:val="CommentSubject"/>
    <w:locked/>
    <w:rsid w:val="007B165C"/>
    <w:rPr>
      <w:rFonts w:ascii="Arial" w:hAnsi="Arial"/>
      <w:b/>
      <w:bCs/>
      <w:sz w:val="24"/>
      <w:szCs w:val="24"/>
      <w:lang w:val="x-none" w:eastAsia="en-US" w:bidi="ar-SA"/>
    </w:rPr>
  </w:style>
  <w:style w:type="paragraph" w:styleId="DocumentMap">
    <w:name w:val="Document Map"/>
    <w:basedOn w:val="Normal"/>
    <w:link w:val="DocumentMapChar"/>
    <w:semiHidden/>
    <w:rsid w:val="007B165C"/>
    <w:pPr>
      <w:shd w:val="clear" w:color="auto" w:fill="000080"/>
    </w:pPr>
    <w:rPr>
      <w:rFonts w:ascii="Tahoma" w:eastAsia="Times New Roman" w:hAnsi="Tahoma" w:cs="Times New Roman"/>
      <w:sz w:val="24"/>
      <w:szCs w:val="24"/>
      <w:lang w:val="de-DE" w:eastAsia="de-DE"/>
    </w:rPr>
  </w:style>
  <w:style w:type="character" w:customStyle="1" w:styleId="DocumentMapChar">
    <w:name w:val="Document Map Char"/>
    <w:link w:val="DocumentMap"/>
    <w:locked/>
    <w:rsid w:val="007B165C"/>
    <w:rPr>
      <w:rFonts w:ascii="Tahoma" w:hAnsi="Tahoma"/>
      <w:sz w:val="24"/>
      <w:szCs w:val="24"/>
      <w:lang w:val="de-DE" w:eastAsia="de-DE" w:bidi="ar-SA"/>
    </w:rPr>
  </w:style>
  <w:style w:type="character" w:styleId="Emphasis">
    <w:name w:val="Emphasis"/>
    <w:qFormat/>
    <w:rsid w:val="007B165C"/>
    <w:rPr>
      <w:rFonts w:cs="Times New Roman"/>
      <w:i/>
      <w:iCs/>
    </w:rPr>
  </w:style>
  <w:style w:type="paragraph" w:customStyle="1" w:styleId="equation">
    <w:name w:val="equation"/>
    <w:basedOn w:val="Normal"/>
    <w:next w:val="BodyText"/>
    <w:rsid w:val="007B165C"/>
    <w:pPr>
      <w:keepNext/>
      <w:numPr>
        <w:numId w:val="10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BodyText"/>
    <w:rsid w:val="007B165C"/>
    <w:pPr>
      <w:numPr>
        <w:numId w:val="11"/>
      </w:numPr>
      <w:spacing w:before="120" w:after="120"/>
      <w:jc w:val="center"/>
    </w:pPr>
    <w:rPr>
      <w:rFonts w:eastAsia="Times New Roman" w:cs="Times New Roman"/>
      <w:i/>
      <w:szCs w:val="20"/>
    </w:rPr>
  </w:style>
  <w:style w:type="character" w:styleId="FollowedHyperlink">
    <w:name w:val="FollowedHyperlink"/>
    <w:rsid w:val="007B165C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rsid w:val="007B165C"/>
    <w:pPr>
      <w:tabs>
        <w:tab w:val="center" w:pos="4678"/>
        <w:tab w:val="right" w:pos="9356"/>
      </w:tabs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FooterChar">
    <w:name w:val="Footer Char"/>
    <w:link w:val="Footer"/>
    <w:locked/>
    <w:rsid w:val="007B165C"/>
    <w:rPr>
      <w:rFonts w:ascii="Arial" w:hAnsi="Arial"/>
      <w:sz w:val="24"/>
      <w:szCs w:val="24"/>
      <w:lang w:val="x-none" w:eastAsia="en-US" w:bidi="ar-SA"/>
    </w:rPr>
  </w:style>
  <w:style w:type="character" w:styleId="FootnoteReference">
    <w:name w:val="footnote reference"/>
    <w:semiHidden/>
    <w:rsid w:val="007B165C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7B165C"/>
    <w:rPr>
      <w:rFonts w:eastAsia="Times New Roman" w:cs="Times New Roman"/>
      <w:sz w:val="20"/>
      <w:szCs w:val="20"/>
      <w:lang w:val="x-none" w:eastAsia="en-US"/>
    </w:rPr>
  </w:style>
  <w:style w:type="character" w:customStyle="1" w:styleId="FootnoteTextChar">
    <w:name w:val="Footnote Text Char"/>
    <w:link w:val="FootnoteText"/>
    <w:locked/>
    <w:rsid w:val="007B165C"/>
    <w:rPr>
      <w:rFonts w:ascii="Arial" w:hAnsi="Arial"/>
      <w:lang w:val="x-none" w:eastAsia="en-US" w:bidi="ar-SA"/>
    </w:rPr>
  </w:style>
  <w:style w:type="paragraph" w:styleId="Header">
    <w:name w:val="header"/>
    <w:basedOn w:val="Normal"/>
    <w:link w:val="HeaderChar"/>
    <w:rsid w:val="007B165C"/>
    <w:pPr>
      <w:tabs>
        <w:tab w:val="center" w:pos="4678"/>
        <w:tab w:val="right" w:pos="9356"/>
      </w:tabs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HeaderChar">
    <w:name w:val="Header Char"/>
    <w:link w:val="Header"/>
    <w:locked/>
    <w:rsid w:val="007B165C"/>
    <w:rPr>
      <w:rFonts w:ascii="Arial" w:hAnsi="Arial"/>
      <w:sz w:val="24"/>
      <w:szCs w:val="24"/>
      <w:lang w:val="x-none" w:eastAsia="en-US" w:bidi="ar-SA"/>
    </w:rPr>
  </w:style>
  <w:style w:type="character" w:styleId="Hyperlink">
    <w:name w:val="Hyperlink"/>
    <w:rsid w:val="007B165C"/>
    <w:rPr>
      <w:rFonts w:cs="Times New Roman"/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Times New Roman" w:cs="Times New Roman"/>
      <w:szCs w:val="24"/>
      <w:lang w:eastAsia="de-DE"/>
    </w:rPr>
  </w:style>
  <w:style w:type="paragraph" w:styleId="Index2">
    <w:name w:val="index 2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rFonts w:eastAsia="Times New Roman" w:cs="Times New Roman"/>
      <w:szCs w:val="24"/>
      <w:lang w:eastAsia="de-DE"/>
    </w:rPr>
  </w:style>
  <w:style w:type="paragraph" w:styleId="Index3">
    <w:name w:val="index 3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rFonts w:eastAsia="Times New Roman" w:cs="Times New Roman"/>
      <w:szCs w:val="24"/>
      <w:lang w:eastAsia="de-DE"/>
    </w:rPr>
  </w:style>
  <w:style w:type="paragraph" w:styleId="Index4">
    <w:name w:val="index 4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rFonts w:eastAsia="Times New Roman" w:cs="Times New Roman"/>
      <w:szCs w:val="24"/>
      <w:lang w:eastAsia="de-DE"/>
    </w:rPr>
  </w:style>
  <w:style w:type="paragraph" w:styleId="Index5">
    <w:name w:val="index 5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rFonts w:eastAsia="Times New Roman" w:cs="Times New Roman"/>
      <w:szCs w:val="24"/>
      <w:lang w:eastAsia="de-DE"/>
    </w:rPr>
  </w:style>
  <w:style w:type="paragraph" w:styleId="Index6">
    <w:name w:val="index 6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rFonts w:eastAsia="Times New Roman" w:cs="Times New Roman"/>
      <w:szCs w:val="24"/>
      <w:lang w:eastAsia="de-DE"/>
    </w:rPr>
  </w:style>
  <w:style w:type="paragraph" w:styleId="Index7">
    <w:name w:val="index 7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rFonts w:eastAsia="Times New Roman" w:cs="Times New Roman"/>
      <w:szCs w:val="24"/>
      <w:lang w:eastAsia="de-DE"/>
    </w:rPr>
  </w:style>
  <w:style w:type="paragraph" w:styleId="IndexHeading">
    <w:name w:val="index heading"/>
    <w:basedOn w:val="Normal"/>
    <w:next w:val="Index1"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Times New Roman" w:cs="Times New Roman"/>
      <w:szCs w:val="24"/>
      <w:lang w:eastAsia="de-DE"/>
    </w:rPr>
  </w:style>
  <w:style w:type="paragraph" w:customStyle="1" w:styleId="List1indent">
    <w:name w:val="List 1 indent"/>
    <w:basedOn w:val="Normal"/>
    <w:rsid w:val="007B165C"/>
    <w:pPr>
      <w:tabs>
        <w:tab w:val="num" w:pos="1134"/>
      </w:tabs>
      <w:spacing w:after="120"/>
      <w:ind w:left="1134" w:hanging="567"/>
      <w:jc w:val="both"/>
    </w:pPr>
    <w:rPr>
      <w:rFonts w:eastAsia="Times New Roman" w:cs="Times New Roman"/>
      <w:szCs w:val="20"/>
    </w:rPr>
  </w:style>
  <w:style w:type="paragraph" w:customStyle="1" w:styleId="List1indent2text">
    <w:name w:val="List 1 indent 2 text"/>
    <w:basedOn w:val="Normal"/>
    <w:rsid w:val="007B165C"/>
    <w:pPr>
      <w:spacing w:after="120"/>
      <w:ind w:left="1701"/>
      <w:jc w:val="both"/>
    </w:pPr>
    <w:rPr>
      <w:rFonts w:eastAsia="Times New Roman" w:cs="Times New Roman"/>
      <w:sz w:val="20"/>
      <w:szCs w:val="20"/>
    </w:rPr>
  </w:style>
  <w:style w:type="paragraph" w:customStyle="1" w:styleId="List1indenttext">
    <w:name w:val="List 1 indent text"/>
    <w:basedOn w:val="Normal"/>
    <w:rsid w:val="007B165C"/>
    <w:pPr>
      <w:spacing w:after="120"/>
      <w:ind w:left="1134"/>
      <w:jc w:val="both"/>
    </w:pPr>
    <w:rPr>
      <w:rFonts w:eastAsia="Times New Roman" w:cs="Times New Roman"/>
      <w:szCs w:val="20"/>
    </w:rPr>
  </w:style>
  <w:style w:type="paragraph" w:customStyle="1" w:styleId="List1text">
    <w:name w:val="List 1 text"/>
    <w:basedOn w:val="Normal"/>
    <w:rsid w:val="007B165C"/>
    <w:pPr>
      <w:spacing w:after="120"/>
      <w:ind w:left="567"/>
      <w:jc w:val="both"/>
    </w:pPr>
    <w:rPr>
      <w:rFonts w:eastAsia="Times New Roman" w:cs="Times New Roman"/>
      <w:szCs w:val="20"/>
    </w:rPr>
  </w:style>
  <w:style w:type="paragraph" w:styleId="ListBullet">
    <w:name w:val="List Bullet"/>
    <w:basedOn w:val="Normal"/>
    <w:autoRedefine/>
    <w:rsid w:val="007B165C"/>
    <w:pPr>
      <w:spacing w:before="60" w:after="80"/>
      <w:ind w:left="354"/>
    </w:pPr>
    <w:rPr>
      <w:rFonts w:eastAsia="Times New Roman" w:cs="Times New Roman"/>
      <w:szCs w:val="24"/>
      <w:lang w:eastAsia="en-US"/>
    </w:rPr>
  </w:style>
  <w:style w:type="paragraph" w:styleId="ListNumber">
    <w:name w:val="List Number"/>
    <w:basedOn w:val="Normal"/>
    <w:rsid w:val="007B165C"/>
    <w:pPr>
      <w:tabs>
        <w:tab w:val="num" w:pos="360"/>
      </w:tabs>
      <w:ind w:left="360" w:hanging="360"/>
    </w:pPr>
    <w:rPr>
      <w:rFonts w:eastAsia="Times New Roman" w:cs="Times New Roman"/>
      <w:szCs w:val="24"/>
      <w:lang w:eastAsia="en-US"/>
    </w:rPr>
  </w:style>
  <w:style w:type="paragraph" w:styleId="NormalWeb">
    <w:name w:val="Normal (Web)"/>
    <w:basedOn w:val="Normal"/>
    <w:rsid w:val="007B165C"/>
    <w:rPr>
      <w:rFonts w:eastAsia="Times New Roman" w:cs="Times New Roman"/>
      <w:szCs w:val="24"/>
      <w:lang w:eastAsia="en-US"/>
    </w:rPr>
  </w:style>
  <w:style w:type="character" w:styleId="PageNumber">
    <w:name w:val="page number"/>
    <w:rsid w:val="007B165C"/>
    <w:rPr>
      <w:rFonts w:ascii="Arial" w:hAnsi="Arial" w:cs="Times New Roman"/>
      <w:sz w:val="20"/>
    </w:rPr>
  </w:style>
  <w:style w:type="paragraph" w:styleId="Quote">
    <w:name w:val="Quote"/>
    <w:basedOn w:val="Normal"/>
    <w:link w:val="QuoteChar"/>
    <w:qFormat/>
    <w:rsid w:val="007B165C"/>
    <w:pPr>
      <w:spacing w:before="60" w:after="60"/>
      <w:ind w:left="567" w:right="935"/>
      <w:jc w:val="both"/>
    </w:pPr>
    <w:rPr>
      <w:rFonts w:eastAsia="Times New Roman" w:cs="Times New Roman"/>
      <w:i/>
      <w:sz w:val="24"/>
      <w:szCs w:val="24"/>
      <w:lang w:val="x-none" w:eastAsia="en-US"/>
    </w:rPr>
  </w:style>
  <w:style w:type="character" w:customStyle="1" w:styleId="QuoteChar">
    <w:name w:val="Quote Char"/>
    <w:link w:val="Quote"/>
    <w:locked/>
    <w:rsid w:val="007B165C"/>
    <w:rPr>
      <w:rFonts w:ascii="Arial" w:hAnsi="Arial"/>
      <w:i/>
      <w:sz w:val="24"/>
      <w:szCs w:val="24"/>
      <w:lang w:val="x-none" w:eastAsia="en-US" w:bidi="ar-SA"/>
    </w:rPr>
  </w:style>
  <w:style w:type="paragraph" w:customStyle="1" w:styleId="References">
    <w:name w:val="References"/>
    <w:basedOn w:val="Normal"/>
    <w:rsid w:val="007B165C"/>
    <w:pPr>
      <w:numPr>
        <w:numId w:val="12"/>
      </w:numPr>
      <w:tabs>
        <w:tab w:val="left" w:pos="567"/>
      </w:tabs>
      <w:spacing w:after="120"/>
    </w:pPr>
    <w:rPr>
      <w:rFonts w:eastAsia="Times New Roman" w:cs="Times New Roman"/>
      <w:szCs w:val="20"/>
      <w:lang w:eastAsia="en-US"/>
    </w:rPr>
  </w:style>
  <w:style w:type="paragraph" w:styleId="Subtitle">
    <w:name w:val="Subtitle"/>
    <w:basedOn w:val="Normal"/>
    <w:link w:val="SubtitleChar"/>
    <w:qFormat/>
    <w:rsid w:val="007B165C"/>
    <w:pPr>
      <w:spacing w:after="60"/>
      <w:jc w:val="center"/>
      <w:outlineLvl w:val="1"/>
    </w:pPr>
    <w:rPr>
      <w:rFonts w:eastAsia="Times New Roman" w:cs="Times New Roman"/>
      <w:b/>
      <w:sz w:val="28"/>
      <w:szCs w:val="28"/>
      <w:lang w:val="x-none" w:eastAsia="en-US"/>
    </w:rPr>
  </w:style>
  <w:style w:type="character" w:customStyle="1" w:styleId="SubtitleChar">
    <w:name w:val="Subtitle Char"/>
    <w:link w:val="Subtitle"/>
    <w:locked/>
    <w:rsid w:val="007B165C"/>
    <w:rPr>
      <w:rFonts w:ascii="Arial" w:hAnsi="Arial"/>
      <w:b/>
      <w:sz w:val="28"/>
      <w:szCs w:val="28"/>
      <w:lang w:val="x-none" w:eastAsia="en-US" w:bidi="ar-SA"/>
    </w:rPr>
  </w:style>
  <w:style w:type="paragraph" w:styleId="TableofFigures">
    <w:name w:val="table of figures"/>
    <w:basedOn w:val="Normal"/>
    <w:next w:val="Normal"/>
    <w:semiHidden/>
    <w:rsid w:val="007B165C"/>
    <w:pPr>
      <w:tabs>
        <w:tab w:val="left" w:pos="1418"/>
        <w:tab w:val="right" w:pos="9639"/>
      </w:tabs>
      <w:spacing w:before="60" w:after="60"/>
      <w:ind w:left="1418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rsid w:val="007B165C"/>
    <w:pPr>
      <w:numPr>
        <w:numId w:val="13"/>
      </w:numPr>
      <w:spacing w:before="120" w:after="120"/>
      <w:jc w:val="center"/>
    </w:pPr>
    <w:rPr>
      <w:rFonts w:eastAsia="Times New Roman" w:cs="Times New Roman"/>
      <w:i/>
      <w:szCs w:val="20"/>
    </w:rPr>
  </w:style>
  <w:style w:type="paragraph" w:customStyle="1" w:styleId="Tabletext">
    <w:name w:val="Table_text"/>
    <w:basedOn w:val="Normal"/>
    <w:rsid w:val="007B16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Times New Roman" w:cs="Times New Roman"/>
      <w:iCs/>
      <w:sz w:val="18"/>
      <w:szCs w:val="24"/>
      <w:lang w:val="en-US" w:eastAsia="en-US"/>
    </w:rPr>
  </w:style>
  <w:style w:type="character" w:customStyle="1" w:styleId="CharChar4">
    <w:name w:val="Char Char4"/>
    <w:locked/>
    <w:rsid w:val="007B165C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rsid w:val="007B165C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b/>
      <w:bCs/>
      <w:caps/>
      <w:szCs w:val="24"/>
      <w:lang w:eastAsia="en-US"/>
    </w:rPr>
  </w:style>
  <w:style w:type="paragraph" w:styleId="TOC2">
    <w:name w:val="toc 2"/>
    <w:basedOn w:val="Normal"/>
    <w:next w:val="Normal"/>
    <w:autoRedefine/>
    <w:rsid w:val="007B165C"/>
    <w:pPr>
      <w:tabs>
        <w:tab w:val="left" w:pos="851"/>
        <w:tab w:val="right" w:pos="9639"/>
      </w:tabs>
      <w:spacing w:before="120" w:after="120"/>
    </w:pPr>
    <w:rPr>
      <w:rFonts w:eastAsia="Times New Roman" w:cs="Times New Roman"/>
      <w:bCs/>
      <w:szCs w:val="20"/>
      <w:lang w:eastAsia="en-US"/>
    </w:rPr>
  </w:style>
  <w:style w:type="paragraph" w:styleId="TOC3">
    <w:name w:val="toc 3"/>
    <w:basedOn w:val="Normal"/>
    <w:next w:val="Normal"/>
    <w:autoRedefine/>
    <w:rsid w:val="007B165C"/>
    <w:pPr>
      <w:tabs>
        <w:tab w:val="left" w:pos="1701"/>
        <w:tab w:val="right" w:pos="9639"/>
      </w:tabs>
      <w:ind w:left="851"/>
    </w:pPr>
    <w:rPr>
      <w:rFonts w:eastAsia="Times New Roman" w:cs="Times New Roman"/>
      <w:sz w:val="20"/>
      <w:szCs w:val="20"/>
      <w:lang w:eastAsia="en-US"/>
    </w:rPr>
  </w:style>
  <w:style w:type="paragraph" w:styleId="TOC4">
    <w:name w:val="toc 4"/>
    <w:basedOn w:val="Normal"/>
    <w:next w:val="Normal"/>
    <w:autoRedefine/>
    <w:semiHidden/>
    <w:rsid w:val="007B165C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eastAsia="Times New Roman" w:hAnsi="Arial Bold" w:cs="Arial"/>
      <w:b/>
      <w:caps/>
      <w:noProof/>
    </w:rPr>
  </w:style>
  <w:style w:type="paragraph" w:styleId="TOC5">
    <w:name w:val="toc 5"/>
    <w:basedOn w:val="Normal"/>
    <w:next w:val="Normal"/>
    <w:autoRedefine/>
    <w:semiHidden/>
    <w:rsid w:val="007B165C"/>
    <w:pPr>
      <w:tabs>
        <w:tab w:val="left" w:pos="1134"/>
        <w:tab w:val="right" w:pos="9639"/>
      </w:tabs>
      <w:spacing w:before="120" w:after="120"/>
      <w:ind w:left="1134" w:hanging="1134"/>
    </w:pPr>
    <w:rPr>
      <w:rFonts w:eastAsia="Times New Roman" w:cs="Times New Roman"/>
      <w:b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7B165C"/>
    <w:pPr>
      <w:ind w:left="960"/>
    </w:pPr>
    <w:rPr>
      <w:rFonts w:eastAsia="Times New Roman" w:cs="Times New Roman"/>
      <w:sz w:val="20"/>
      <w:szCs w:val="20"/>
      <w:lang w:eastAsia="en-US"/>
    </w:rPr>
  </w:style>
  <w:style w:type="paragraph" w:styleId="TOC7">
    <w:name w:val="toc 7"/>
    <w:basedOn w:val="Normal"/>
    <w:next w:val="Normal"/>
    <w:autoRedefine/>
    <w:semiHidden/>
    <w:rsid w:val="007B165C"/>
    <w:pPr>
      <w:ind w:left="1200"/>
    </w:pPr>
    <w:rPr>
      <w:rFonts w:eastAsia="Times New Roman" w:cs="Times New Roman"/>
      <w:sz w:val="20"/>
      <w:szCs w:val="20"/>
      <w:lang w:eastAsia="en-US"/>
    </w:rPr>
  </w:style>
  <w:style w:type="paragraph" w:styleId="TOC8">
    <w:name w:val="toc 8"/>
    <w:basedOn w:val="Normal"/>
    <w:next w:val="Normal"/>
    <w:autoRedefine/>
    <w:semiHidden/>
    <w:rsid w:val="007B165C"/>
    <w:pPr>
      <w:ind w:left="1440"/>
    </w:pPr>
    <w:rPr>
      <w:rFonts w:eastAsia="Times New Roman" w:cs="Times New Roman"/>
      <w:sz w:val="20"/>
      <w:szCs w:val="20"/>
      <w:lang w:eastAsia="en-US"/>
    </w:rPr>
  </w:style>
  <w:style w:type="paragraph" w:styleId="TOC9">
    <w:name w:val="toc 9"/>
    <w:basedOn w:val="Normal"/>
    <w:next w:val="Normal"/>
    <w:autoRedefine/>
    <w:semiHidden/>
    <w:rsid w:val="007B165C"/>
    <w:pPr>
      <w:ind w:left="1680"/>
    </w:pPr>
    <w:rPr>
      <w:rFonts w:eastAsia="Times New Roman" w:cs="Times New Roman"/>
      <w:sz w:val="20"/>
      <w:szCs w:val="20"/>
      <w:lang w:eastAsia="en-US"/>
    </w:rPr>
  </w:style>
  <w:style w:type="table" w:styleId="TableGrid">
    <w:name w:val="Table Grid"/>
    <w:basedOn w:val="TableNormal"/>
    <w:rsid w:val="007B16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7B165C"/>
    <w:pPr>
      <w:spacing w:before="120" w:after="120"/>
    </w:pPr>
    <w:rPr>
      <w:rFonts w:eastAsia="Times New Roman" w:cs="Arial"/>
      <w:b/>
      <w:caps/>
      <w:sz w:val="24"/>
      <w:szCs w:val="24"/>
    </w:rPr>
  </w:style>
  <w:style w:type="paragraph" w:customStyle="1" w:styleId="AnnexHeading2">
    <w:name w:val="Annex Heading 2"/>
    <w:basedOn w:val="Normal"/>
    <w:next w:val="BodyText"/>
    <w:rsid w:val="007B165C"/>
    <w:pPr>
      <w:spacing w:before="120" w:after="120"/>
    </w:pPr>
    <w:rPr>
      <w:rFonts w:eastAsia="Times New Roman" w:cs="Arial"/>
      <w:b/>
      <w:lang w:eastAsia="en-US"/>
    </w:rPr>
  </w:style>
  <w:style w:type="paragraph" w:customStyle="1" w:styleId="AnnexHeading3">
    <w:name w:val="Annex Heading 3"/>
    <w:basedOn w:val="Normal"/>
    <w:next w:val="Normal"/>
    <w:rsid w:val="007B165C"/>
    <w:pPr>
      <w:spacing w:before="120" w:after="120"/>
    </w:pPr>
    <w:rPr>
      <w:rFonts w:eastAsia="Times New Roman" w:cs="Arial"/>
      <w:szCs w:val="24"/>
    </w:rPr>
  </w:style>
  <w:style w:type="paragraph" w:customStyle="1" w:styleId="AnnexHeading4">
    <w:name w:val="Annex Heading 4"/>
    <w:basedOn w:val="Normal"/>
    <w:next w:val="BodyText"/>
    <w:rsid w:val="007B165C"/>
    <w:pPr>
      <w:spacing w:before="120" w:after="120"/>
    </w:pPr>
    <w:rPr>
      <w:rFonts w:eastAsia="Times New Roman" w:cs="Arial"/>
      <w:szCs w:val="24"/>
    </w:rPr>
  </w:style>
  <w:style w:type="paragraph" w:styleId="List2">
    <w:name w:val="List 2"/>
    <w:basedOn w:val="Normal"/>
    <w:rsid w:val="007B165C"/>
    <w:pPr>
      <w:ind w:left="566" w:hanging="283"/>
    </w:pPr>
    <w:rPr>
      <w:rFonts w:eastAsia="Times New Roman" w:cs="Times New Roman"/>
      <w:szCs w:val="24"/>
      <w:lang w:eastAsia="en-US"/>
    </w:rPr>
  </w:style>
  <w:style w:type="paragraph" w:styleId="BodyTextIndent3">
    <w:name w:val="Body Text Indent 3"/>
    <w:basedOn w:val="Normal"/>
    <w:link w:val="BodyTextIndent3Char"/>
    <w:rsid w:val="007B165C"/>
    <w:pPr>
      <w:spacing w:after="120"/>
      <w:ind w:left="1134"/>
    </w:pPr>
    <w:rPr>
      <w:rFonts w:eastAsia="Times New Roman" w:cs="Times New Roman"/>
      <w:lang w:val="x-none" w:eastAsia="en-US"/>
    </w:rPr>
  </w:style>
  <w:style w:type="character" w:customStyle="1" w:styleId="BodyTextIndent3Char">
    <w:name w:val="Body Text Indent 3 Char"/>
    <w:link w:val="BodyTextIndent3"/>
    <w:locked/>
    <w:rsid w:val="007B165C"/>
    <w:rPr>
      <w:rFonts w:ascii="Arial" w:hAnsi="Arial"/>
      <w:sz w:val="22"/>
      <w:szCs w:val="22"/>
      <w:lang w:val="x-none" w:eastAsia="en-US" w:bidi="ar-SA"/>
    </w:rPr>
  </w:style>
  <w:style w:type="paragraph" w:customStyle="1" w:styleId="AppendixHeading1">
    <w:name w:val="Appendix Heading 1"/>
    <w:basedOn w:val="Normal"/>
    <w:next w:val="BodyText"/>
    <w:rsid w:val="007B165C"/>
    <w:pPr>
      <w:numPr>
        <w:numId w:val="14"/>
      </w:numPr>
      <w:spacing w:before="120" w:after="120"/>
    </w:pPr>
    <w:rPr>
      <w:rFonts w:eastAsia="Times New Roman"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7B165C"/>
    <w:pPr>
      <w:numPr>
        <w:ilvl w:val="1"/>
        <w:numId w:val="14"/>
      </w:numPr>
      <w:spacing w:before="120" w:after="120"/>
    </w:pPr>
    <w:rPr>
      <w:rFonts w:eastAsia="Times New Roman" w:cs="Arial"/>
      <w:b/>
    </w:rPr>
  </w:style>
  <w:style w:type="paragraph" w:styleId="BodyTextFirstIndent">
    <w:name w:val="Body Text First Indent"/>
    <w:basedOn w:val="BodyText"/>
    <w:link w:val="BodyTextFirstIndentChar"/>
    <w:rsid w:val="007B165C"/>
    <w:pPr>
      <w:ind w:firstLine="210"/>
      <w:jc w:val="left"/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BodyTextFirstIndentChar">
    <w:name w:val="Body Text First Indent Char"/>
    <w:link w:val="BodyTextFirstIndent"/>
    <w:locked/>
    <w:rsid w:val="007B165C"/>
    <w:rPr>
      <w:rFonts w:ascii="Arial" w:hAnsi="Arial"/>
      <w:sz w:val="24"/>
      <w:szCs w:val="24"/>
      <w:lang w:val="x-none" w:eastAsia="en-US" w:bidi="ar-SA"/>
    </w:rPr>
  </w:style>
  <w:style w:type="paragraph" w:styleId="BodyText2">
    <w:name w:val="Body Text 2"/>
    <w:basedOn w:val="Normal"/>
    <w:link w:val="BodyText2Char"/>
    <w:rsid w:val="007B165C"/>
    <w:pPr>
      <w:spacing w:after="120" w:line="480" w:lineRule="auto"/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BodyText2Char">
    <w:name w:val="Body Text 2 Char"/>
    <w:link w:val="BodyText2"/>
    <w:locked/>
    <w:rsid w:val="007B165C"/>
    <w:rPr>
      <w:rFonts w:ascii="Arial" w:hAnsi="Arial"/>
      <w:sz w:val="24"/>
      <w:szCs w:val="24"/>
      <w:lang w:val="x-none" w:eastAsia="en-US" w:bidi="ar-SA"/>
    </w:rPr>
  </w:style>
  <w:style w:type="paragraph" w:styleId="BodyTextFirstIndent2">
    <w:name w:val="Body Text First Indent 2"/>
    <w:basedOn w:val="BodyTextIndent"/>
    <w:link w:val="BodyTextFirstIndent2Char"/>
    <w:rsid w:val="007B165C"/>
    <w:pPr>
      <w:ind w:firstLine="210"/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BodyTextFirstIndent2Char">
    <w:name w:val="Body Text First Indent 2 Char"/>
    <w:link w:val="BodyTextFirstIndent2"/>
    <w:locked/>
    <w:rsid w:val="007B165C"/>
    <w:rPr>
      <w:rFonts w:ascii="Arial" w:hAnsi="Arial"/>
      <w:sz w:val="24"/>
      <w:szCs w:val="24"/>
      <w:lang w:val="x-none" w:eastAsia="en-US" w:bidi="ar-SA"/>
    </w:rPr>
  </w:style>
  <w:style w:type="paragraph" w:customStyle="1" w:styleId="AppendixHeading3">
    <w:name w:val="Appendix Heading 3"/>
    <w:basedOn w:val="Normal"/>
    <w:next w:val="Normal"/>
    <w:rsid w:val="007B165C"/>
    <w:pPr>
      <w:numPr>
        <w:ilvl w:val="2"/>
        <w:numId w:val="14"/>
      </w:numPr>
      <w:spacing w:before="120" w:after="120"/>
    </w:pPr>
    <w:rPr>
      <w:rFonts w:eastAsia="Times New Roman" w:cs="Arial"/>
    </w:rPr>
  </w:style>
  <w:style w:type="paragraph" w:styleId="ListParagraph">
    <w:name w:val="List Paragraph"/>
    <w:basedOn w:val="Normal"/>
    <w:qFormat/>
    <w:rsid w:val="007B165C"/>
    <w:pPr>
      <w:ind w:left="720"/>
    </w:pPr>
    <w:rPr>
      <w:rFonts w:eastAsia="Times New Roman" w:cs="Times New Roman"/>
      <w:szCs w:val="24"/>
      <w:lang w:eastAsia="en-US"/>
    </w:rPr>
  </w:style>
  <w:style w:type="paragraph" w:customStyle="1" w:styleId="Default">
    <w:name w:val="Default"/>
    <w:rsid w:val="007B16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v-SE" w:eastAsia="en-GB"/>
    </w:rPr>
  </w:style>
  <w:style w:type="paragraph" w:styleId="TOCHeading">
    <w:name w:val="TOC Heading"/>
    <w:basedOn w:val="Heading1"/>
    <w:next w:val="Normal"/>
    <w:qFormat/>
    <w:rsid w:val="007B165C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bCs/>
      <w:caps w:val="0"/>
      <w:color w:val="365F91"/>
      <w:kern w:val="0"/>
      <w:sz w:val="28"/>
      <w:szCs w:val="28"/>
      <w:lang w:val="sv-SE" w:eastAsia="en-US"/>
    </w:rPr>
  </w:style>
  <w:style w:type="numbering" w:styleId="ArticleSection">
    <w:name w:val="Outline List 3"/>
    <w:basedOn w:val="NoList"/>
    <w:semiHidden/>
    <w:unhideWhenUsed/>
    <w:rsid w:val="007B165C"/>
    <w:pPr>
      <w:numPr>
        <w:numId w:val="9"/>
      </w:numPr>
    </w:pPr>
  </w:style>
  <w:style w:type="paragraph" w:customStyle="1" w:styleId="Bullet1">
    <w:name w:val="Bullet 1"/>
    <w:basedOn w:val="Normal"/>
    <w:rsid w:val="007B165C"/>
    <w:pPr>
      <w:numPr>
        <w:numId w:val="28"/>
      </w:numPr>
      <w:tabs>
        <w:tab w:val="left" w:pos="1134"/>
      </w:tabs>
      <w:spacing w:after="120"/>
      <w:jc w:val="both"/>
      <w:outlineLvl w:val="0"/>
    </w:pPr>
    <w:rPr>
      <w:rFonts w:eastAsia="Times" w:cs="Times New Roman"/>
      <w:szCs w:val="24"/>
    </w:rPr>
  </w:style>
  <w:style w:type="paragraph" w:customStyle="1" w:styleId="ColorfulList-Accent11">
    <w:name w:val="Colorful List - Accent 11"/>
    <w:basedOn w:val="Normal"/>
    <w:qFormat/>
    <w:rsid w:val="00F727CC"/>
    <w:pPr>
      <w:spacing w:after="200" w:line="276" w:lineRule="auto"/>
      <w:ind w:left="720"/>
      <w:contextualSpacing/>
    </w:pPr>
    <w:rPr>
      <w:rFonts w:ascii="Cambria" w:eastAsia="Times New Roman" w:hAnsi="Cambria" w:cs="Times New Roman"/>
      <w:lang w:val="da-DK" w:eastAsia="da-DK"/>
    </w:rPr>
  </w:style>
  <w:style w:type="paragraph" w:customStyle="1" w:styleId="CM17">
    <w:name w:val="CM17"/>
    <w:basedOn w:val="Normal"/>
    <w:next w:val="Normal"/>
    <w:rsid w:val="00F727CC"/>
    <w:pPr>
      <w:widowControl w:val="0"/>
      <w:autoSpaceDE w:val="0"/>
      <w:autoSpaceDN w:val="0"/>
      <w:adjustRightInd w:val="0"/>
    </w:pPr>
    <w:rPr>
      <w:rFonts w:eastAsia="Times New Roman" w:cs="Arial"/>
      <w:sz w:val="24"/>
      <w:szCs w:val="24"/>
      <w:lang w:val="da-DK" w:eastAsia="da-DK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cleSection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8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21271-56C7-9745-885B-6F1ED27F8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246</Words>
  <Characters>1407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VTS32</vt:lpstr>
    </vt:vector>
  </TitlesOfParts>
  <Company>Australian Maritime Safety Authority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VTS32</dc:title>
  <dc:subject/>
  <dc:creator>nat</dc:creator>
  <cp:keywords/>
  <dc:description/>
  <cp:lastModifiedBy>Mike Hadley (Home)</cp:lastModifiedBy>
  <cp:revision>6</cp:revision>
  <cp:lastPrinted>2012-02-14T21:57:00Z</cp:lastPrinted>
  <dcterms:created xsi:type="dcterms:W3CDTF">2012-07-08T00:36:00Z</dcterms:created>
  <dcterms:modified xsi:type="dcterms:W3CDTF">2012-08-15T09:19:00Z</dcterms:modified>
</cp:coreProperties>
</file>